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E32527" w14:textId="77777777" w:rsidR="00FE28FD" w:rsidRDefault="00FE28FD" w:rsidP="00F264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14FD78" w14:textId="18694E66" w:rsidR="007204B7" w:rsidRPr="00B01C4C" w:rsidRDefault="003D285B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udele</w:t>
      </w:r>
      <w:r w:rsidR="004239D7">
        <w:rPr>
          <w:rFonts w:ascii="Times New Roman" w:hAnsi="Times New Roman" w:cs="Times New Roman"/>
          <w:b/>
          <w:smallCaps/>
          <w:sz w:val="28"/>
          <w:szCs w:val="28"/>
        </w:rPr>
        <w:t xml:space="preserve">nie súhlasu </w:t>
      </w:r>
      <w:r>
        <w:rPr>
          <w:rFonts w:ascii="Times New Roman" w:hAnsi="Times New Roman" w:cs="Times New Roman"/>
          <w:b/>
          <w:smallCaps/>
          <w:sz w:val="28"/>
          <w:szCs w:val="28"/>
        </w:rPr>
        <w:t xml:space="preserve">pre 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 xml:space="preserve">poskytnutie 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>výpis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>u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Default="00845569" w:rsidP="00F2641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45569">
        <w:rPr>
          <w:rFonts w:ascii="Times New Roman" w:hAnsi="Times New Roman" w:cs="Times New Roman"/>
          <w:sz w:val="20"/>
          <w:szCs w:val="20"/>
        </w:rPr>
        <w:t xml:space="preserve">na </w:t>
      </w:r>
      <w:r>
        <w:rPr>
          <w:rFonts w:ascii="Times New Roman" w:hAnsi="Times New Roman" w:cs="Times New Roman"/>
          <w:sz w:val="20"/>
          <w:szCs w:val="20"/>
        </w:rPr>
        <w:t xml:space="preserve">základe §10 </w:t>
      </w:r>
      <w:r w:rsidR="003D285B">
        <w:rPr>
          <w:rFonts w:ascii="Times New Roman" w:hAnsi="Times New Roman" w:cs="Times New Roman"/>
          <w:sz w:val="20"/>
          <w:szCs w:val="20"/>
        </w:rPr>
        <w:t>a nasledujúcich z</w:t>
      </w:r>
      <w:r w:rsidRPr="00845569">
        <w:rPr>
          <w:rFonts w:ascii="Times New Roman" w:hAnsi="Times New Roman" w:cs="Times New Roman"/>
          <w:sz w:val="20"/>
          <w:szCs w:val="20"/>
        </w:rPr>
        <w:t>ákon</w:t>
      </w:r>
      <w:r w:rsidR="00982F35">
        <w:rPr>
          <w:rFonts w:ascii="Times New Roman" w:hAnsi="Times New Roman" w:cs="Times New Roman"/>
          <w:sz w:val="20"/>
          <w:szCs w:val="20"/>
        </w:rPr>
        <w:t>a</w:t>
      </w:r>
      <w:r w:rsidRPr="00845569">
        <w:rPr>
          <w:rFonts w:ascii="Times New Roman" w:hAnsi="Times New Roman" w:cs="Times New Roman"/>
          <w:sz w:val="20"/>
          <w:szCs w:val="20"/>
        </w:rPr>
        <w:t xml:space="preserve"> č. 330/2007 Z.</w:t>
      </w:r>
      <w:r w:rsidR="001C7C20">
        <w:rPr>
          <w:rFonts w:ascii="Times New Roman" w:hAnsi="Times New Roman" w:cs="Times New Roman"/>
          <w:sz w:val="20"/>
          <w:szCs w:val="20"/>
        </w:rPr>
        <w:t xml:space="preserve"> </w:t>
      </w:r>
      <w:r w:rsidRPr="00845569">
        <w:rPr>
          <w:rFonts w:ascii="Times New Roman" w:hAnsi="Times New Roman" w:cs="Times New Roman"/>
          <w:sz w:val="20"/>
          <w:szCs w:val="20"/>
        </w:rPr>
        <w:t>z. o registri trestov a o zmene a doplnení niektorých zákonov</w:t>
      </w:r>
    </w:p>
    <w:p w14:paraId="0BF6483A" w14:textId="77777777" w:rsidR="003F194D" w:rsidRPr="00C65CE3" w:rsidRDefault="003F194D" w:rsidP="00F26416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23D850F" w14:textId="77777777" w:rsidR="003F194D" w:rsidRPr="00C65CE3" w:rsidRDefault="003F194D" w:rsidP="003F194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D263578" w14:textId="7E744B31" w:rsidR="00FF6403" w:rsidRPr="00C65CE3" w:rsidRDefault="00FF6403" w:rsidP="00FF6403">
      <w:pPr>
        <w:jc w:val="both"/>
        <w:rPr>
          <w:rFonts w:ascii="Times New Roman" w:hAnsi="Times New Roman" w:cs="Times New Roman"/>
        </w:rPr>
      </w:pPr>
      <w:r w:rsidRPr="00C65CE3">
        <w:rPr>
          <w:rFonts w:ascii="Times New Roman" w:hAnsi="Times New Roman" w:cs="Times New Roman"/>
        </w:rPr>
        <w:t>Podpísaním</w:t>
      </w:r>
      <w:r w:rsidR="00C761A6" w:rsidRPr="00C65CE3">
        <w:rPr>
          <w:rFonts w:ascii="Times New Roman" w:hAnsi="Times New Roman" w:cs="Times New Roman"/>
        </w:rPr>
        <w:t xml:space="preserve"> </w:t>
      </w:r>
      <w:r w:rsidR="00387931" w:rsidRPr="00C65CE3">
        <w:rPr>
          <w:rFonts w:ascii="Times New Roman" w:hAnsi="Times New Roman" w:cs="Times New Roman"/>
        </w:rPr>
        <w:t>tohto súhlasu</w:t>
      </w:r>
      <w:r w:rsidRPr="00C65CE3">
        <w:rPr>
          <w:rFonts w:ascii="Times New Roman" w:hAnsi="Times New Roman" w:cs="Times New Roman"/>
        </w:rPr>
        <w:t xml:space="preserve"> </w:t>
      </w:r>
      <w:r w:rsidR="003C2C0A" w:rsidRPr="00C65CE3">
        <w:rPr>
          <w:rFonts w:ascii="Times New Roman" w:hAnsi="Times New Roman" w:cs="Times New Roman"/>
        </w:rPr>
        <w:t xml:space="preserve">ja </w:t>
      </w:r>
      <w:r w:rsidR="00CC052E" w:rsidRPr="00C65CE3">
        <w:rPr>
          <w:rFonts w:ascii="Times New Roman" w:hAnsi="Times New Roman" w:cs="Times New Roman"/>
          <w:b/>
        </w:rPr>
        <w:t>Meno Priezvisko</w:t>
      </w:r>
      <w:r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ako štatutárny zástupca</w:t>
      </w:r>
      <w:r w:rsidR="00235565">
        <w:rPr>
          <w:rFonts w:ascii="Times New Roman" w:hAnsi="Times New Roman" w:cs="Times New Roman"/>
        </w:rPr>
        <w:t xml:space="preserve"> (</w:t>
      </w:r>
      <w:r w:rsidR="00235565" w:rsidRPr="00235565">
        <w:rPr>
          <w:rFonts w:ascii="Times New Roman" w:hAnsi="Times New Roman" w:cs="Times New Roman"/>
        </w:rPr>
        <w:t>prokurista/splnomocnená osoba</w:t>
      </w:r>
      <w:r w:rsidR="00235565">
        <w:rPr>
          <w:rFonts w:ascii="Times New Roman" w:hAnsi="Times New Roman" w:cs="Times New Roman"/>
        </w:rPr>
        <w:t>)</w:t>
      </w:r>
      <w:r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žiadateľa</w:t>
      </w:r>
      <w:r w:rsidR="00235565">
        <w:rPr>
          <w:rFonts w:ascii="Times New Roman" w:hAnsi="Times New Roman" w:cs="Times New Roman"/>
        </w:rPr>
        <w:t xml:space="preserve">/partnera </w:t>
      </w:r>
      <w:r w:rsidR="00E07980">
        <w:rPr>
          <w:rFonts w:ascii="Times New Roman" w:hAnsi="Times New Roman" w:cs="Times New Roman"/>
        </w:rPr>
        <w:t xml:space="preserve">žiadateľa </w:t>
      </w:r>
      <w:r w:rsidRPr="00C65CE3">
        <w:rPr>
          <w:rFonts w:ascii="Times New Roman" w:hAnsi="Times New Roman" w:cs="Times New Roman"/>
        </w:rPr>
        <w:t>o nenávratný finančný príspevok</w:t>
      </w:r>
      <w:r w:rsidR="003C2C0A" w:rsidRPr="00C65CE3">
        <w:rPr>
          <w:rFonts w:ascii="Times New Roman" w:hAnsi="Times New Roman" w:cs="Times New Roman"/>
        </w:rPr>
        <w:t xml:space="preserve"> </w:t>
      </w:r>
      <w:r w:rsidR="00F63914" w:rsidRPr="00C65CE3">
        <w:rPr>
          <w:rFonts w:ascii="Times New Roman" w:hAnsi="Times New Roman" w:cs="Times New Roman"/>
          <w:b/>
        </w:rPr>
        <w:t>udeľujem</w:t>
      </w:r>
      <w:r w:rsidR="00F63914" w:rsidRPr="00C65CE3" w:rsidDel="00387931">
        <w:rPr>
          <w:rFonts w:ascii="Times New Roman" w:hAnsi="Times New Roman" w:cs="Times New Roman"/>
          <w:b/>
        </w:rPr>
        <w:t xml:space="preserve"> </w:t>
      </w:r>
      <w:r w:rsidRPr="00C65CE3">
        <w:rPr>
          <w:rFonts w:ascii="Times New Roman" w:hAnsi="Times New Roman" w:cs="Times New Roman"/>
          <w:b/>
        </w:rPr>
        <w:t>súhlas</w:t>
      </w:r>
      <w:r w:rsidRPr="00C65CE3">
        <w:rPr>
          <w:rFonts w:ascii="Times New Roman" w:hAnsi="Times New Roman" w:cs="Times New Roman"/>
        </w:rPr>
        <w:t xml:space="preserve"> </w:t>
      </w:r>
      <w:r w:rsidR="0043382B" w:rsidRPr="00C65CE3">
        <w:rPr>
          <w:rFonts w:ascii="Times New Roman" w:hAnsi="Times New Roman" w:cs="Times New Roman"/>
          <w:b/>
        </w:rPr>
        <w:t>oprávneným subjektom</w:t>
      </w:r>
      <w:r w:rsidR="0043382B"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na žiadanie výpisu z registra trestov</w:t>
      </w:r>
      <w:r w:rsidRPr="00C65CE3">
        <w:rPr>
          <w:rFonts w:ascii="Times New Roman" w:hAnsi="Times New Roman" w:cs="Times New Roman"/>
        </w:rPr>
        <w:t xml:space="preserve"> podľa § 47a zákona č. 292/2014</w:t>
      </w:r>
      <w:r w:rsidR="000F4757">
        <w:rPr>
          <w:rFonts w:ascii="Times New Roman" w:hAnsi="Times New Roman" w:cs="Times New Roman"/>
        </w:rPr>
        <w:t xml:space="preserve"> Z. z.</w:t>
      </w:r>
      <w:r w:rsidRPr="00C65CE3">
        <w:rPr>
          <w:rFonts w:ascii="Times New Roman" w:hAnsi="Times New Roman" w:cs="Times New Roman"/>
        </w:rPr>
        <w:t xml:space="preserve"> o príspevku poskytovanom z európskych štrukturálnych a investičných fondov a o zmene a doplnení niektorých zákonov</w:t>
      </w:r>
      <w:r w:rsidR="00BE7F8D" w:rsidRPr="00BE7F8D">
        <w:t xml:space="preserve"> </w:t>
      </w:r>
      <w:r w:rsidR="00BE7F8D">
        <w:rPr>
          <w:rFonts w:ascii="Times New Roman" w:hAnsi="Times New Roman" w:cs="Times New Roman"/>
        </w:rPr>
        <w:t>v znení neskorších predpisov</w:t>
      </w:r>
      <w:r w:rsidRPr="00C65CE3">
        <w:rPr>
          <w:rFonts w:ascii="Times New Roman" w:hAnsi="Times New Roman" w:cs="Times New Roman"/>
        </w:rPr>
        <w:t xml:space="preserve"> </w:t>
      </w:r>
      <w:r w:rsidR="00A77A73" w:rsidRPr="00D56C07">
        <w:rPr>
          <w:rFonts w:ascii="Times New Roman" w:hAnsi="Times New Roman" w:cs="Times New Roman"/>
        </w:rPr>
        <w:t xml:space="preserve">(ďalej </w:t>
      </w:r>
      <w:r w:rsidR="00A77A73">
        <w:rPr>
          <w:rFonts w:ascii="Times New Roman" w:hAnsi="Times New Roman" w:cs="Times New Roman"/>
        </w:rPr>
        <w:t>aj</w:t>
      </w:r>
      <w:r w:rsidR="00A77A73" w:rsidRPr="00D56C07">
        <w:rPr>
          <w:rFonts w:ascii="Times New Roman" w:hAnsi="Times New Roman" w:cs="Times New Roman"/>
        </w:rPr>
        <w:t xml:space="preserve"> „zákon“)</w:t>
      </w:r>
      <w:r w:rsidR="00BE7F8D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</w:rPr>
        <w:t>prostredníctvom informačného systému ITMS2014+</w:t>
      </w:r>
      <w:r w:rsidR="00A77A73">
        <w:rPr>
          <w:rFonts w:ascii="Times New Roman" w:hAnsi="Times New Roman" w:cs="Times New Roman"/>
        </w:rPr>
        <w:t>.</w:t>
      </w:r>
      <w:r w:rsidR="003C2C0A" w:rsidRPr="00C65CE3">
        <w:rPr>
          <w:rFonts w:ascii="Times New Roman" w:hAnsi="Times New Roman" w:cs="Times New Roman"/>
        </w:rPr>
        <w:t xml:space="preserve"> </w:t>
      </w:r>
      <w:r w:rsidR="00387931" w:rsidRPr="00C65CE3">
        <w:rPr>
          <w:rFonts w:ascii="Times New Roman" w:hAnsi="Times New Roman" w:cs="Times New Roman"/>
        </w:rPr>
        <w:t xml:space="preserve">Tento súhlas </w:t>
      </w:r>
      <w:r w:rsidR="003C2C0A" w:rsidRPr="00C65CE3">
        <w:rPr>
          <w:rFonts w:ascii="Times New Roman" w:hAnsi="Times New Roman" w:cs="Times New Roman"/>
        </w:rPr>
        <w:t>je platný až do odvolania a vzťahuje sa na všetky úkony oprávnených subjektov vykonaných v rámci zákona.</w:t>
      </w:r>
    </w:p>
    <w:p w14:paraId="134FC41A" w14:textId="05F9FA95" w:rsidR="003C2C0A" w:rsidRDefault="009F51CA" w:rsidP="00CC052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14:paraId="0DDDE5BC" w14:textId="1C7DD0E4" w:rsidR="00CC052E" w:rsidRPr="003C2C0A" w:rsidRDefault="00CC052E" w:rsidP="00CC052E">
      <w:pPr>
        <w:rPr>
          <w:rFonts w:ascii="Times New Roman" w:hAnsi="Times New Roman" w:cs="Times New Roman"/>
          <w:b/>
        </w:rPr>
      </w:pPr>
      <w:r w:rsidRPr="003C2C0A">
        <w:rPr>
          <w:rFonts w:ascii="Times New Roman" w:hAnsi="Times New Roman" w:cs="Times New Roman"/>
          <w:b/>
        </w:rPr>
        <w:t>Údaje</w:t>
      </w:r>
      <w:r w:rsidR="003C2C0A" w:rsidRPr="003C2C0A">
        <w:rPr>
          <w:rFonts w:ascii="Times New Roman" w:hAnsi="Times New Roman" w:cs="Times New Roman"/>
          <w:b/>
        </w:rPr>
        <w:t xml:space="preserve"> o </w:t>
      </w:r>
      <w:r w:rsidRPr="003C2C0A">
        <w:rPr>
          <w:rFonts w:ascii="Times New Roman" w:hAnsi="Times New Roman" w:cs="Times New Roman"/>
          <w:b/>
        </w:rPr>
        <w:t xml:space="preserve"> fyzickej osob</w:t>
      </w:r>
      <w:r w:rsidR="003C2C0A" w:rsidRPr="003C2C0A">
        <w:rPr>
          <w:rFonts w:ascii="Times New Roman" w:hAnsi="Times New Roman" w:cs="Times New Roman"/>
          <w:b/>
        </w:rPr>
        <w:t>e udeľujúcej súhlas</w:t>
      </w:r>
      <w:r w:rsidRPr="003C2C0A">
        <w:rPr>
          <w:rFonts w:ascii="Times New Roman" w:hAnsi="Times New Roman"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3C2C0A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Dátum narodenia*:</w:t>
            </w:r>
          </w:p>
        </w:tc>
      </w:tr>
      <w:tr w:rsidR="00CC052E" w:rsidRPr="003C2C0A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číslo*:</w:t>
            </w:r>
          </w:p>
        </w:tc>
      </w:tr>
      <w:tr w:rsidR="00CC052E" w:rsidRPr="003C2C0A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Prezývka:</w:t>
            </w:r>
          </w:p>
        </w:tc>
      </w:tr>
      <w:tr w:rsidR="00CC052E" w:rsidRPr="003C2C0A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Číslo občianskeho preukazu:</w:t>
            </w:r>
          </w:p>
        </w:tc>
      </w:tr>
      <w:tr w:rsidR="00CC052E" w:rsidRPr="003C2C0A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 narodenia*:</w:t>
            </w:r>
            <w:r w:rsidRPr="00C65CE3">
              <w:rPr>
                <w:rFonts w:ascii="Times New Roman" w:hAnsi="Times New Roman" w:cs="Times New Roman"/>
              </w:rPr>
              <w:tab/>
            </w:r>
          </w:p>
        </w:tc>
      </w:tr>
      <w:tr w:rsidR="00CC052E" w:rsidRPr="003C2C0A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Okres narodenia*:</w:t>
            </w:r>
          </w:p>
        </w:tc>
      </w:tr>
      <w:tr w:rsidR="00CC052E" w:rsidRPr="003C2C0A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Obec narodenia*:</w:t>
            </w:r>
          </w:p>
        </w:tc>
      </w:tr>
      <w:tr w:rsidR="00CC052E" w:rsidRPr="003C2C0A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C2C0A">
              <w:rPr>
                <w:rFonts w:ascii="Times New Roman" w:hAnsi="Times New Roman" w:cs="Times New Roman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Štátne občianstvo*:</w:t>
            </w:r>
          </w:p>
        </w:tc>
      </w:tr>
    </w:tbl>
    <w:p w14:paraId="40B54A9A" w14:textId="77777777" w:rsidR="00CC052E" w:rsidRPr="003C2C0A" w:rsidRDefault="00CC052E" w:rsidP="00CC052E">
      <w:pPr>
        <w:spacing w:before="120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  <w:b/>
        </w:rPr>
        <w:t>Údaje matky žiadateľa:</w:t>
      </w:r>
      <w:r w:rsidRPr="003C2C0A">
        <w:rPr>
          <w:rFonts w:ascii="Times New Roman" w:hAnsi="Times New Roman" w:cs="Times New Roman"/>
          <w:b/>
        </w:rPr>
        <w:tab/>
      </w:r>
      <w:r w:rsidRPr="003C2C0A">
        <w:rPr>
          <w:rFonts w:ascii="Times New Roman" w:hAnsi="Times New Roman" w:cs="Times New Roman"/>
        </w:rPr>
        <w:tab/>
      </w:r>
      <w:r w:rsidRPr="003C2C0A">
        <w:rPr>
          <w:rFonts w:ascii="Times New Roman" w:hAnsi="Times New Roman" w:cs="Times New Roman"/>
        </w:rPr>
        <w:tab/>
        <w:t xml:space="preserve">        </w:t>
      </w:r>
      <w:r w:rsidRPr="003C2C0A">
        <w:rPr>
          <w:rFonts w:ascii="Times New Roman" w:hAnsi="Times New Roman" w:cs="Times New Roman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3C2C0A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</w:tr>
      <w:tr w:rsidR="00CC052E" w:rsidRPr="003C2C0A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</w:tr>
      <w:tr w:rsidR="00CC052E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Default="00CC052E" w:rsidP="00AE228D">
            <w:pPr>
              <w:rPr>
                <w:rFonts w:ascii="Times New Roman" w:hAnsi="Times New Roman" w:cs="Times New Roman"/>
              </w:rPr>
            </w:pPr>
          </w:p>
        </w:tc>
      </w:tr>
    </w:tbl>
    <w:p w14:paraId="6CACC80C" w14:textId="77777777" w:rsidR="00A77A73" w:rsidRDefault="00A77A73" w:rsidP="00CC052E">
      <w:pPr>
        <w:rPr>
          <w:rFonts w:ascii="Times New Roman" w:hAnsi="Times New Roman" w:cs="Times New Roman"/>
          <w:sz w:val="20"/>
          <w:szCs w:val="20"/>
        </w:rPr>
      </w:pPr>
    </w:p>
    <w:p w14:paraId="3ADA3D69" w14:textId="18DDE8D6" w:rsidR="00CC052E" w:rsidRPr="00EF7CD8" w:rsidRDefault="00CC052E" w:rsidP="00CC052E">
      <w:pPr>
        <w:rPr>
          <w:rFonts w:ascii="Times New Roman" w:hAnsi="Times New Roman" w:cs="Times New Roman"/>
          <w:sz w:val="20"/>
          <w:szCs w:val="20"/>
        </w:rPr>
      </w:pPr>
      <w:r w:rsidRPr="00EF7CD8">
        <w:rPr>
          <w:rFonts w:ascii="Times New Roman" w:hAnsi="Times New Roman" w:cs="Times New Roman"/>
          <w:sz w:val="20"/>
          <w:szCs w:val="20"/>
        </w:rPr>
        <w:t xml:space="preserve">* </w:t>
      </w:r>
      <w:r>
        <w:rPr>
          <w:rFonts w:ascii="Times New Roman" w:hAnsi="Times New Roman" w:cs="Times New Roman"/>
          <w:sz w:val="20"/>
          <w:szCs w:val="20"/>
        </w:rPr>
        <w:t xml:space="preserve">Údaje </w:t>
      </w:r>
      <w:r w:rsidR="00C761A6">
        <w:rPr>
          <w:rFonts w:ascii="Times New Roman" w:hAnsi="Times New Roman" w:cs="Times New Roman"/>
          <w:sz w:val="20"/>
          <w:szCs w:val="20"/>
        </w:rPr>
        <w:t xml:space="preserve">označené symbolom (*) sú nevyhnutne </w:t>
      </w:r>
      <w:r>
        <w:rPr>
          <w:rFonts w:ascii="Times New Roman" w:hAnsi="Times New Roman" w:cs="Times New Roman"/>
          <w:sz w:val="20"/>
          <w:szCs w:val="20"/>
        </w:rPr>
        <w:t>potrebné na</w:t>
      </w:r>
      <w:r w:rsidR="00C761A6">
        <w:rPr>
          <w:rFonts w:ascii="Times New Roman" w:hAnsi="Times New Roman" w:cs="Times New Roman"/>
          <w:sz w:val="20"/>
          <w:szCs w:val="20"/>
        </w:rPr>
        <w:t xml:space="preserve"> vyžiadanie výpisu z registra trestov prostredníctvom</w:t>
      </w:r>
      <w:r>
        <w:rPr>
          <w:rFonts w:ascii="Times New Roman" w:hAnsi="Times New Roman" w:cs="Times New Roman"/>
          <w:sz w:val="20"/>
          <w:szCs w:val="20"/>
        </w:rPr>
        <w:t xml:space="preserve"> systém</w:t>
      </w:r>
      <w:r w:rsidR="00C761A6">
        <w:rPr>
          <w:rFonts w:ascii="Times New Roman" w:hAnsi="Times New Roman" w:cs="Times New Roman"/>
          <w:sz w:val="20"/>
          <w:szCs w:val="20"/>
        </w:rPr>
        <w:t>u</w:t>
      </w:r>
      <w:r>
        <w:rPr>
          <w:rFonts w:ascii="Times New Roman" w:hAnsi="Times New Roman" w:cs="Times New Roman"/>
          <w:sz w:val="20"/>
          <w:szCs w:val="20"/>
        </w:rPr>
        <w:t xml:space="preserve"> I</w:t>
      </w:r>
      <w:r w:rsidRPr="00EF7CD8">
        <w:rPr>
          <w:rFonts w:ascii="Times New Roman" w:hAnsi="Times New Roman" w:cs="Times New Roman"/>
          <w:sz w:val="20"/>
          <w:szCs w:val="20"/>
        </w:rPr>
        <w:t>TMS2014+</w:t>
      </w:r>
      <w:r>
        <w:rPr>
          <w:rFonts w:ascii="Times New Roman" w:hAnsi="Times New Roman" w:cs="Times New Roman"/>
          <w:sz w:val="20"/>
          <w:szCs w:val="20"/>
        </w:rPr>
        <w:t>.</w:t>
      </w:r>
      <w:ins w:id="0" w:author="Autor">
        <w:r w:rsidR="00D65FE1">
          <w:rPr>
            <w:rFonts w:ascii="Times New Roman" w:hAnsi="Times New Roman" w:cs="Times New Roman"/>
            <w:sz w:val="20"/>
            <w:szCs w:val="20"/>
          </w:rPr>
          <w:t xml:space="preserve"> </w:t>
        </w:r>
      </w:ins>
      <w:bookmarkStart w:id="1" w:name="_GoBack"/>
      <w:bookmarkEnd w:id="1"/>
    </w:p>
    <w:p w14:paraId="2C85A4B5" w14:textId="77777777" w:rsidR="003C2C0A" w:rsidRDefault="003C2C0A" w:rsidP="003F194D">
      <w:pPr>
        <w:rPr>
          <w:rFonts w:ascii="Times New Roman" w:hAnsi="Times New Roman" w:cs="Times New Roman"/>
          <w:sz w:val="20"/>
          <w:szCs w:val="20"/>
        </w:rPr>
      </w:pPr>
    </w:p>
    <w:p w14:paraId="64D03E43" w14:textId="77777777" w:rsidR="008C474B" w:rsidRDefault="008C474B" w:rsidP="003F194D">
      <w:pPr>
        <w:rPr>
          <w:rFonts w:ascii="Times New Roman" w:hAnsi="Times New Roman" w:cs="Times New Roman"/>
          <w:sz w:val="20"/>
          <w:szCs w:val="20"/>
        </w:rPr>
      </w:pPr>
    </w:p>
    <w:p w14:paraId="6C5E742D" w14:textId="27BD5432" w:rsidR="0043382B" w:rsidRDefault="0043382B" w:rsidP="003F194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Oprávnené subjekty</w:t>
      </w:r>
      <w:r w:rsidR="003C2C0A">
        <w:rPr>
          <w:rFonts w:ascii="Times New Roman" w:hAnsi="Times New Roman" w:cs="Times New Roman"/>
          <w:b/>
        </w:rPr>
        <w:t xml:space="preserve"> disponujúce súhlasom</w:t>
      </w:r>
      <w:r>
        <w:rPr>
          <w:rFonts w:ascii="Times New Roman" w:hAnsi="Times New Roman" w:cs="Times New Roman"/>
          <w:b/>
        </w:rPr>
        <w:t>:</w:t>
      </w:r>
    </w:p>
    <w:p w14:paraId="4F530DE9" w14:textId="4B7DFFB2" w:rsidR="003C2C0A" w:rsidRPr="00C65CE3" w:rsidRDefault="0043382B" w:rsidP="00C65CE3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 w:rsidRPr="00C65CE3">
        <w:rPr>
          <w:rFonts w:ascii="Times New Roman" w:hAnsi="Times New Roman" w:cs="Times New Roman"/>
          <w:b/>
        </w:rPr>
        <w:t>Úrad vlády Slovenskej republiky</w:t>
      </w:r>
      <w:r w:rsidRPr="00C65CE3">
        <w:rPr>
          <w:rFonts w:ascii="Times New Roman" w:hAnsi="Times New Roman" w:cs="Times New Roman"/>
        </w:rPr>
        <w:t xml:space="preserve"> ako </w:t>
      </w:r>
      <w:r w:rsidR="00C361D8">
        <w:rPr>
          <w:rFonts w:ascii="Times New Roman" w:hAnsi="Times New Roman" w:cs="Times New Roman"/>
        </w:rPr>
        <w:t>o</w:t>
      </w:r>
      <w:r w:rsidRPr="00C65CE3">
        <w:rPr>
          <w:rFonts w:ascii="Times New Roman" w:hAnsi="Times New Roman" w:cs="Times New Roman"/>
        </w:rPr>
        <w:t>rgán zabezpečujúci ochranu finančných záujmov Európskej únie podľa § 5</w:t>
      </w:r>
      <w:r w:rsidR="003C2C0A" w:rsidRPr="00C65CE3">
        <w:rPr>
          <w:rFonts w:ascii="Times New Roman" w:hAnsi="Times New Roman" w:cs="Times New Roman"/>
        </w:rPr>
        <w:t xml:space="preserve"> zákona </w:t>
      </w:r>
    </w:p>
    <w:p w14:paraId="7BD17830" w14:textId="2A09ECB4" w:rsidR="0043382B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>Námestie slobody 1</w:t>
      </w:r>
      <w:r w:rsidR="00BE7F8D">
        <w:rPr>
          <w:rFonts w:ascii="Times New Roman" w:hAnsi="Times New Roman" w:cs="Times New Roman"/>
        </w:rPr>
        <w:t>,</w:t>
      </w:r>
      <w:r w:rsidR="00BE7F8D" w:rsidRPr="00BE7F8D">
        <w:rPr>
          <w:rFonts w:ascii="Times New Roman" w:hAnsi="Times New Roman" w:cs="Times New Roman"/>
        </w:rPr>
        <w:t xml:space="preserve"> 813 70 Bratislava</w:t>
      </w:r>
    </w:p>
    <w:p w14:paraId="2DCB274E" w14:textId="49EB26DB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>00</w:t>
      </w:r>
      <w:r w:rsidR="00BE7F8D">
        <w:rPr>
          <w:rFonts w:ascii="Times New Roman" w:hAnsi="Times New Roman" w:cs="Times New Roman"/>
        </w:rPr>
        <w:t xml:space="preserve"> </w:t>
      </w:r>
      <w:r w:rsidR="00BE7F8D" w:rsidRPr="00BE7F8D">
        <w:rPr>
          <w:rFonts w:ascii="Times New Roman" w:hAnsi="Times New Roman" w:cs="Times New Roman"/>
        </w:rPr>
        <w:t>151</w:t>
      </w:r>
      <w:r w:rsidR="00BE7F8D">
        <w:rPr>
          <w:rFonts w:ascii="Times New Roman" w:hAnsi="Times New Roman" w:cs="Times New Roman"/>
        </w:rPr>
        <w:t xml:space="preserve"> </w:t>
      </w:r>
      <w:r w:rsidR="00BE7F8D" w:rsidRPr="00BE7F8D">
        <w:rPr>
          <w:rFonts w:ascii="Times New Roman" w:hAnsi="Times New Roman" w:cs="Times New Roman"/>
        </w:rPr>
        <w:t>513</w:t>
      </w:r>
    </w:p>
    <w:p w14:paraId="00CCECD5" w14:textId="77777777" w:rsidR="00A77A73" w:rsidRPr="00C65CE3" w:rsidRDefault="00A77A73" w:rsidP="00C65CE3">
      <w:pPr>
        <w:pStyle w:val="Odsekzoznamu"/>
        <w:rPr>
          <w:rFonts w:ascii="Times New Roman" w:hAnsi="Times New Roman" w:cs="Times New Roman"/>
          <w:b/>
        </w:rPr>
      </w:pPr>
    </w:p>
    <w:p w14:paraId="398122DC" w14:textId="77777777" w:rsidR="00C361D8" w:rsidRPr="00C361D8" w:rsidRDefault="0043382B" w:rsidP="00C65CE3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  <w:b/>
        </w:rPr>
        <w:t>Ministers</w:t>
      </w:r>
      <w:r w:rsidR="00A77A73">
        <w:rPr>
          <w:rFonts w:ascii="Times New Roman" w:hAnsi="Times New Roman" w:cs="Times New Roman"/>
          <w:b/>
        </w:rPr>
        <w:t xml:space="preserve">tvo financií SR </w:t>
      </w:r>
      <w:r w:rsidR="00A77A73" w:rsidRPr="00C65CE3">
        <w:rPr>
          <w:rFonts w:ascii="Times New Roman" w:hAnsi="Times New Roman" w:cs="Times New Roman"/>
        </w:rPr>
        <w:t xml:space="preserve">ako </w:t>
      </w:r>
      <w:r w:rsidRPr="00C65CE3">
        <w:rPr>
          <w:rFonts w:ascii="Times New Roman" w:hAnsi="Times New Roman" w:cs="Times New Roman"/>
        </w:rPr>
        <w:t>certifikačn</w:t>
      </w:r>
      <w:r w:rsidR="00A77A73" w:rsidRPr="00C65CE3">
        <w:rPr>
          <w:rFonts w:ascii="Times New Roman" w:hAnsi="Times New Roman" w:cs="Times New Roman"/>
        </w:rPr>
        <w:t>ý</w:t>
      </w:r>
      <w:r w:rsidRPr="00C65CE3">
        <w:rPr>
          <w:rFonts w:ascii="Times New Roman" w:hAnsi="Times New Roman" w:cs="Times New Roman"/>
        </w:rPr>
        <w:t xml:space="preserve"> orgán</w:t>
      </w:r>
      <w:r w:rsidR="00A77A73" w:rsidRPr="00C65CE3">
        <w:rPr>
          <w:rFonts w:ascii="Times New Roman" w:hAnsi="Times New Roman" w:cs="Times New Roman"/>
        </w:rPr>
        <w:t xml:space="preserve"> podľa § 9 zákona </w:t>
      </w:r>
      <w:r w:rsidRPr="00C65CE3">
        <w:rPr>
          <w:rFonts w:ascii="Times New Roman" w:hAnsi="Times New Roman" w:cs="Times New Roman"/>
        </w:rPr>
        <w:t>a</w:t>
      </w:r>
      <w:r w:rsidR="00A77A73" w:rsidRPr="00C65CE3">
        <w:rPr>
          <w:rFonts w:ascii="Times New Roman" w:hAnsi="Times New Roman" w:cs="Times New Roman"/>
        </w:rPr>
        <w:t xml:space="preserve">  ako </w:t>
      </w:r>
    </w:p>
    <w:p w14:paraId="728207D6" w14:textId="2A231A4E" w:rsidR="00A77A73" w:rsidRPr="00C65CE3" w:rsidRDefault="00A77A73" w:rsidP="00C361D8">
      <w:pPr>
        <w:pStyle w:val="Odsekzoznamu"/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</w:rPr>
        <w:t>orgán auditu podľa § 10 zákona</w:t>
      </w:r>
    </w:p>
    <w:p w14:paraId="68AE73EE" w14:textId="5B76337D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2C704D" w:rsidRPr="002C704D">
        <w:t xml:space="preserve"> </w:t>
      </w:r>
      <w:r w:rsidR="002C704D" w:rsidRPr="002C704D">
        <w:rPr>
          <w:rFonts w:ascii="Times New Roman" w:hAnsi="Times New Roman" w:cs="Times New Roman"/>
        </w:rPr>
        <w:t>Štefanovičova 5</w:t>
      </w:r>
      <w:r w:rsidR="002C704D">
        <w:rPr>
          <w:rFonts w:ascii="Times New Roman" w:hAnsi="Times New Roman" w:cs="Times New Roman"/>
        </w:rPr>
        <w:t>,</w:t>
      </w:r>
      <w:r w:rsidR="002C704D" w:rsidRPr="002C704D">
        <w:rPr>
          <w:rFonts w:ascii="Times New Roman" w:hAnsi="Times New Roman" w:cs="Times New Roman"/>
        </w:rPr>
        <w:t>817 82 B</w:t>
      </w:r>
      <w:r w:rsidR="002C704D">
        <w:rPr>
          <w:rFonts w:ascii="Times New Roman" w:hAnsi="Times New Roman" w:cs="Times New Roman"/>
        </w:rPr>
        <w:t>ratislava</w:t>
      </w:r>
    </w:p>
    <w:p w14:paraId="5CF31A73" w14:textId="46CA390D" w:rsidR="0043382B" w:rsidRDefault="00A77A73" w:rsidP="00C65CE3">
      <w:pPr>
        <w:pStyle w:val="Odsekzoznamu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Pr="00C65CE3">
        <w:rPr>
          <w:rFonts w:ascii="Times New Roman" w:hAnsi="Times New Roman" w:cs="Times New Roman"/>
        </w:rPr>
        <w:t xml:space="preserve"> </w:t>
      </w:r>
      <w:r w:rsidR="002C704D" w:rsidRPr="002C704D">
        <w:rPr>
          <w:rFonts w:ascii="Times New Roman" w:hAnsi="Times New Roman" w:cs="Times New Roman"/>
        </w:rPr>
        <w:t>00</w:t>
      </w:r>
      <w:r w:rsidR="002C704D">
        <w:rPr>
          <w:rFonts w:ascii="Times New Roman" w:hAnsi="Times New Roman" w:cs="Times New Roman"/>
        </w:rPr>
        <w:t> </w:t>
      </w:r>
      <w:r w:rsidR="002C704D" w:rsidRPr="002C704D">
        <w:rPr>
          <w:rFonts w:ascii="Times New Roman" w:hAnsi="Times New Roman" w:cs="Times New Roman"/>
        </w:rPr>
        <w:t>151</w:t>
      </w:r>
      <w:r w:rsidR="002C704D">
        <w:rPr>
          <w:rFonts w:ascii="Times New Roman" w:hAnsi="Times New Roman" w:cs="Times New Roman"/>
        </w:rPr>
        <w:t xml:space="preserve"> </w:t>
      </w:r>
      <w:r w:rsidR="002C704D" w:rsidRPr="002C704D">
        <w:rPr>
          <w:rFonts w:ascii="Times New Roman" w:hAnsi="Times New Roman" w:cs="Times New Roman"/>
        </w:rPr>
        <w:t>742</w:t>
      </w:r>
    </w:p>
    <w:p w14:paraId="384D295D" w14:textId="77777777" w:rsidR="00A77A73" w:rsidRPr="00C65CE3" w:rsidRDefault="00A77A73" w:rsidP="00C65CE3">
      <w:pPr>
        <w:pStyle w:val="Odsekzoznamu"/>
        <w:rPr>
          <w:rFonts w:ascii="Times New Roman" w:hAnsi="Times New Roman" w:cs="Times New Roman"/>
          <w:b/>
        </w:rPr>
      </w:pPr>
    </w:p>
    <w:p w14:paraId="12E84119" w14:textId="0E0CA868" w:rsidR="0043382B" w:rsidRPr="003554A0" w:rsidRDefault="003554A0" w:rsidP="00C65CE3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3554A0">
        <w:rPr>
          <w:rFonts w:ascii="Times New Roman" w:hAnsi="Times New Roman" w:cs="Times New Roman"/>
          <w:b/>
        </w:rPr>
        <w:t xml:space="preserve">Ministerstvo </w:t>
      </w:r>
      <w:r w:rsidR="00BF7B55">
        <w:rPr>
          <w:rFonts w:ascii="Times New Roman" w:hAnsi="Times New Roman" w:cs="Times New Roman"/>
          <w:b/>
        </w:rPr>
        <w:t xml:space="preserve">investícií, regionálneho rozvoja a informatizácie </w:t>
      </w:r>
      <w:r w:rsidRPr="003554A0">
        <w:rPr>
          <w:rFonts w:ascii="Times New Roman" w:hAnsi="Times New Roman" w:cs="Times New Roman"/>
          <w:b/>
        </w:rPr>
        <w:t>SR</w:t>
      </w:r>
      <w:r w:rsidR="0043382B" w:rsidRPr="003554A0">
        <w:rPr>
          <w:rFonts w:ascii="Times New Roman" w:hAnsi="Times New Roman" w:cs="Times New Roman"/>
          <w:b/>
        </w:rPr>
        <w:t xml:space="preserve"> </w:t>
      </w:r>
      <w:r w:rsidR="0043382B" w:rsidRPr="003554A0">
        <w:rPr>
          <w:rFonts w:ascii="Times New Roman" w:hAnsi="Times New Roman" w:cs="Times New Roman"/>
        </w:rPr>
        <w:t xml:space="preserve">ako </w:t>
      </w:r>
      <w:r w:rsidR="002C697C">
        <w:rPr>
          <w:rFonts w:ascii="Times New Roman" w:hAnsi="Times New Roman" w:cs="Times New Roman"/>
        </w:rPr>
        <w:t xml:space="preserve">centrálny koordinačný orgán podľa §6 zákona a </w:t>
      </w:r>
      <w:r w:rsidR="00C361D8" w:rsidRPr="003554A0">
        <w:rPr>
          <w:rFonts w:ascii="Times New Roman" w:hAnsi="Times New Roman" w:cs="Times New Roman"/>
        </w:rPr>
        <w:t>r</w:t>
      </w:r>
      <w:r w:rsidR="0043382B" w:rsidRPr="003554A0">
        <w:rPr>
          <w:rFonts w:ascii="Times New Roman" w:hAnsi="Times New Roman" w:cs="Times New Roman"/>
        </w:rPr>
        <w:t xml:space="preserve">iadiaci orgán  </w:t>
      </w:r>
      <w:r w:rsidR="0043382B" w:rsidRPr="003554A0">
        <w:rPr>
          <w:rFonts w:ascii="Times New Roman" w:hAnsi="Times New Roman" w:cs="Times New Roman"/>
          <w:b/>
        </w:rPr>
        <w:t xml:space="preserve"> </w:t>
      </w:r>
      <w:r w:rsidR="0043382B" w:rsidRPr="003554A0">
        <w:rPr>
          <w:rFonts w:ascii="Times New Roman" w:hAnsi="Times New Roman" w:cs="Times New Roman"/>
        </w:rPr>
        <w:t>podľa §</w:t>
      </w:r>
      <w:r w:rsidR="00A77A73" w:rsidRPr="003554A0">
        <w:rPr>
          <w:rFonts w:ascii="Times New Roman" w:hAnsi="Times New Roman" w:cs="Times New Roman"/>
        </w:rPr>
        <w:t xml:space="preserve"> 7</w:t>
      </w:r>
      <w:r w:rsidR="0043382B" w:rsidRPr="003554A0">
        <w:rPr>
          <w:rFonts w:ascii="Times New Roman" w:hAnsi="Times New Roman" w:cs="Times New Roman"/>
        </w:rPr>
        <w:t xml:space="preserve"> </w:t>
      </w:r>
      <w:r w:rsidR="00A77A73" w:rsidRPr="003554A0">
        <w:rPr>
          <w:rFonts w:ascii="Times New Roman" w:hAnsi="Times New Roman" w:cs="Times New Roman"/>
        </w:rPr>
        <w:t>zákona</w:t>
      </w:r>
    </w:p>
    <w:p w14:paraId="3AB7C913" w14:textId="367A0D9D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3554A0">
        <w:rPr>
          <w:rFonts w:ascii="Times New Roman" w:hAnsi="Times New Roman" w:cs="Times New Roman"/>
        </w:rPr>
        <w:t xml:space="preserve"> </w:t>
      </w:r>
      <w:r w:rsidR="002C697C">
        <w:rPr>
          <w:rFonts w:ascii="Times New Roman" w:hAnsi="Times New Roman" w:cs="Times New Roman"/>
        </w:rPr>
        <w:t>Štefánikova 882/15</w:t>
      </w:r>
      <w:r w:rsidR="003554A0">
        <w:rPr>
          <w:rFonts w:ascii="Times New Roman" w:hAnsi="Times New Roman" w:cs="Times New Roman"/>
        </w:rPr>
        <w:t xml:space="preserve">, </w:t>
      </w:r>
      <w:r w:rsidR="002C697C">
        <w:rPr>
          <w:rFonts w:ascii="Times New Roman" w:hAnsi="Times New Roman" w:cs="Times New Roman"/>
        </w:rPr>
        <w:t xml:space="preserve">811 05 </w:t>
      </w:r>
      <w:r w:rsidR="003554A0">
        <w:rPr>
          <w:rFonts w:ascii="Times New Roman" w:hAnsi="Times New Roman" w:cs="Times New Roman"/>
        </w:rPr>
        <w:t>Bratislava</w:t>
      </w:r>
    </w:p>
    <w:p w14:paraId="455AB62E" w14:textId="70FE8FEC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3554A0">
        <w:rPr>
          <w:rFonts w:ascii="Times New Roman" w:hAnsi="Times New Roman" w:cs="Times New Roman"/>
        </w:rPr>
        <w:t xml:space="preserve"> </w:t>
      </w:r>
      <w:r w:rsidR="002C697C">
        <w:rPr>
          <w:rFonts w:ascii="Times New Roman" w:hAnsi="Times New Roman" w:cs="Times New Roman"/>
        </w:rPr>
        <w:t>50 349 287</w:t>
      </w:r>
      <w:r w:rsidR="003554A0">
        <w:rPr>
          <w:rFonts w:ascii="Times New Roman" w:hAnsi="Times New Roman" w:cs="Times New Roman"/>
        </w:rPr>
        <w:t> </w:t>
      </w:r>
    </w:p>
    <w:p w14:paraId="27D46E35" w14:textId="77777777" w:rsidR="003554A0" w:rsidRPr="00C65CE3" w:rsidRDefault="003554A0" w:rsidP="00C65CE3">
      <w:pPr>
        <w:pStyle w:val="Odsekzoznamu"/>
        <w:rPr>
          <w:rFonts w:ascii="Times New Roman" w:hAnsi="Times New Roman" w:cs="Times New Roman"/>
          <w:b/>
        </w:rPr>
      </w:pPr>
    </w:p>
    <w:p w14:paraId="6452DCFA" w14:textId="4AAEBEE2" w:rsidR="00A77A73" w:rsidRPr="003554A0" w:rsidRDefault="008D7349" w:rsidP="00A77A73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Subjekt</w:t>
      </w:r>
      <w:r w:rsidR="00A77A73" w:rsidRPr="003554A0">
        <w:rPr>
          <w:rFonts w:ascii="Times New Roman" w:hAnsi="Times New Roman" w:cs="Times New Roman"/>
          <w:b/>
        </w:rPr>
        <w:t xml:space="preserve"> </w:t>
      </w:r>
      <w:r w:rsidR="00A77A73" w:rsidRPr="003554A0">
        <w:rPr>
          <w:rFonts w:ascii="Times New Roman" w:hAnsi="Times New Roman" w:cs="Times New Roman"/>
        </w:rPr>
        <w:t xml:space="preserve">ako </w:t>
      </w:r>
      <w:r w:rsidR="00C361D8" w:rsidRPr="003554A0">
        <w:rPr>
          <w:rFonts w:ascii="Times New Roman" w:hAnsi="Times New Roman" w:cs="Times New Roman"/>
        </w:rPr>
        <w:t xml:space="preserve">sprostredkovateľský </w:t>
      </w:r>
      <w:r w:rsidR="00A77A73" w:rsidRPr="003554A0">
        <w:rPr>
          <w:rFonts w:ascii="Times New Roman" w:hAnsi="Times New Roman" w:cs="Times New Roman"/>
        </w:rPr>
        <w:t>orgán</w:t>
      </w:r>
      <w:r w:rsidR="00E533E9">
        <w:rPr>
          <w:rStyle w:val="Odkaznapoznmkupodiarou"/>
          <w:rFonts w:ascii="Times New Roman" w:hAnsi="Times New Roman" w:cs="Times New Roman"/>
        </w:rPr>
        <w:footnoteReference w:id="1"/>
      </w:r>
      <w:r w:rsidR="00A77A73" w:rsidRPr="003554A0">
        <w:rPr>
          <w:rFonts w:ascii="Times New Roman" w:hAnsi="Times New Roman" w:cs="Times New Roman"/>
          <w:b/>
        </w:rPr>
        <w:t xml:space="preserve"> </w:t>
      </w:r>
      <w:r w:rsidR="00A77A73" w:rsidRPr="003554A0">
        <w:rPr>
          <w:rFonts w:ascii="Times New Roman" w:hAnsi="Times New Roman" w:cs="Times New Roman"/>
        </w:rPr>
        <w:t>podľa § 8 zákona</w:t>
      </w:r>
    </w:p>
    <w:p w14:paraId="2291FCF2" w14:textId="77777777" w:rsidR="00354FD5" w:rsidRDefault="00354FD5" w:rsidP="00C65CE3">
      <w:pPr>
        <w:pStyle w:val="Odsekzoznamu"/>
        <w:rPr>
          <w:rFonts w:ascii="Times New Roman" w:hAnsi="Times New Roman" w:cs="Times New Roman"/>
        </w:rPr>
      </w:pPr>
    </w:p>
    <w:p w14:paraId="5BC71850" w14:textId="626D9FA2" w:rsidR="00354FD5" w:rsidRDefault="00354FD5" w:rsidP="00C65CE3">
      <w:pPr>
        <w:pStyle w:val="Odsekzoznamu"/>
        <w:rPr>
          <w:rFonts w:ascii="Times New Roman" w:hAnsi="Times New Roman" w:cs="Times New Roman"/>
        </w:rPr>
      </w:pPr>
      <w:r w:rsidRPr="00354FD5">
        <w:rPr>
          <w:rFonts w:ascii="Times New Roman" w:hAnsi="Times New Roman" w:cs="Times New Roman"/>
        </w:rPr>
        <w:t>Úrad Bratislavského samosprávneho kraja</w:t>
      </w:r>
    </w:p>
    <w:p w14:paraId="79DCDB3F" w14:textId="3759E16A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354FD5" w:rsidRPr="00354FD5">
        <w:rPr>
          <w:rFonts w:cs="Calibri"/>
          <w:b/>
          <w:szCs w:val="19"/>
        </w:rPr>
        <w:t xml:space="preserve"> </w:t>
      </w:r>
      <w:r w:rsidR="00354FD5" w:rsidRPr="00354FD5">
        <w:rPr>
          <w:rFonts w:ascii="Times New Roman" w:hAnsi="Times New Roman" w:cs="Times New Roman"/>
        </w:rPr>
        <w:t>Sabinovská 16, 820 05 Bratislava 25</w:t>
      </w:r>
    </w:p>
    <w:p w14:paraId="28D3EA23" w14:textId="6EDC5BED" w:rsidR="00A77A73" w:rsidRDefault="00A77A73" w:rsidP="00354FD5">
      <w:pPr>
        <w:pStyle w:val="Odsekzoznamu"/>
        <w:spacing w:after="120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354FD5">
        <w:rPr>
          <w:rFonts w:ascii="Times New Roman" w:hAnsi="Times New Roman" w:cs="Times New Roman"/>
        </w:rPr>
        <w:t>36</w:t>
      </w:r>
      <w:r w:rsidR="00E533E9">
        <w:rPr>
          <w:rFonts w:ascii="Times New Roman" w:hAnsi="Times New Roman" w:cs="Times New Roman"/>
        </w:rPr>
        <w:t xml:space="preserve"> </w:t>
      </w:r>
      <w:r w:rsidR="00354FD5">
        <w:rPr>
          <w:rFonts w:ascii="Times New Roman" w:hAnsi="Times New Roman" w:cs="Times New Roman"/>
        </w:rPr>
        <w:t>063</w:t>
      </w:r>
      <w:r w:rsidR="00E533E9">
        <w:rPr>
          <w:rFonts w:ascii="Times New Roman" w:hAnsi="Times New Roman" w:cs="Times New Roman"/>
        </w:rPr>
        <w:t xml:space="preserve"> </w:t>
      </w:r>
      <w:r w:rsidR="00354FD5">
        <w:rPr>
          <w:rFonts w:ascii="Times New Roman" w:hAnsi="Times New Roman" w:cs="Times New Roman"/>
        </w:rPr>
        <w:t>606</w:t>
      </w:r>
    </w:p>
    <w:p w14:paraId="449E210A" w14:textId="358565B2" w:rsidR="00354FD5" w:rsidRPr="00354FD5" w:rsidRDefault="00354FD5" w:rsidP="00354FD5">
      <w:pPr>
        <w:pStyle w:val="Odsekzoznamu"/>
        <w:rPr>
          <w:rFonts w:ascii="Times New Roman" w:hAnsi="Times New Roman" w:cs="Times New Roman"/>
        </w:rPr>
      </w:pPr>
      <w:r w:rsidRPr="00354FD5">
        <w:rPr>
          <w:rFonts w:ascii="Times New Roman" w:hAnsi="Times New Roman" w:cs="Times New Roman"/>
        </w:rPr>
        <w:t>Úrad Trnavského samosprávneho kraja</w:t>
      </w:r>
    </w:p>
    <w:p w14:paraId="20514F0E" w14:textId="567F955B" w:rsidR="00354FD5" w:rsidRPr="00354FD5" w:rsidRDefault="00354FD5" w:rsidP="00354FD5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Pr="00354FD5">
        <w:rPr>
          <w:rFonts w:ascii="Times New Roman" w:hAnsi="Times New Roman" w:cs="Times New Roman"/>
        </w:rPr>
        <w:t xml:space="preserve"> Starohájska 10</w:t>
      </w:r>
      <w:r>
        <w:rPr>
          <w:rFonts w:ascii="Times New Roman" w:hAnsi="Times New Roman" w:cs="Times New Roman"/>
        </w:rPr>
        <w:t xml:space="preserve">, </w:t>
      </w:r>
      <w:r w:rsidRPr="00354FD5">
        <w:rPr>
          <w:rFonts w:ascii="Times New Roman" w:hAnsi="Times New Roman" w:cs="Times New Roman"/>
        </w:rPr>
        <w:t xml:space="preserve">917 01 </w:t>
      </w:r>
      <w:r>
        <w:rPr>
          <w:rFonts w:ascii="Times New Roman" w:hAnsi="Times New Roman" w:cs="Times New Roman"/>
        </w:rPr>
        <w:t>Trnava</w:t>
      </w:r>
    </w:p>
    <w:p w14:paraId="6240E1D4" w14:textId="3CA453D5" w:rsidR="00354FD5" w:rsidRDefault="00354FD5" w:rsidP="00354FD5">
      <w:pPr>
        <w:pStyle w:val="Odsekzoznamu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E533E9">
        <w:rPr>
          <w:rFonts w:ascii="Times New Roman" w:hAnsi="Times New Roman" w:cs="Times New Roman"/>
        </w:rPr>
        <w:t>37 836 901</w:t>
      </w:r>
    </w:p>
    <w:p w14:paraId="6CD08B77" w14:textId="68FA37F0" w:rsidR="00354FD5" w:rsidRPr="00354FD5" w:rsidRDefault="00354FD5" w:rsidP="00354FD5">
      <w:pPr>
        <w:pStyle w:val="Odsekzoznamu"/>
        <w:rPr>
          <w:rFonts w:ascii="Times New Roman" w:hAnsi="Times New Roman" w:cs="Times New Roman"/>
        </w:rPr>
      </w:pPr>
      <w:r w:rsidRPr="00354FD5">
        <w:rPr>
          <w:rFonts w:ascii="Times New Roman" w:hAnsi="Times New Roman" w:cs="Times New Roman"/>
        </w:rPr>
        <w:t>Úrad Žilinského samosprávneho kraja</w:t>
      </w:r>
    </w:p>
    <w:p w14:paraId="6C459A5B" w14:textId="1D55924D" w:rsidR="00354FD5" w:rsidRPr="00354FD5" w:rsidRDefault="00354FD5" w:rsidP="00354FD5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Pr="00354FD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Komenského 48, </w:t>
      </w:r>
      <w:r w:rsidRPr="00354FD5">
        <w:rPr>
          <w:rFonts w:ascii="Times New Roman" w:hAnsi="Times New Roman" w:cs="Times New Roman"/>
        </w:rPr>
        <w:t>011 09 Žilina</w:t>
      </w:r>
    </w:p>
    <w:p w14:paraId="01D5394C" w14:textId="3CE13BA1" w:rsidR="00354FD5" w:rsidRPr="00354FD5" w:rsidRDefault="00354FD5" w:rsidP="00354FD5">
      <w:pPr>
        <w:pStyle w:val="Odsekzoznamu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E533E9">
        <w:rPr>
          <w:rFonts w:ascii="Times New Roman" w:hAnsi="Times New Roman" w:cs="Times New Roman"/>
        </w:rPr>
        <w:t>37 808 427</w:t>
      </w:r>
    </w:p>
    <w:p w14:paraId="53E19F03" w14:textId="77777777" w:rsidR="00354FD5" w:rsidRPr="00354FD5" w:rsidRDefault="00354FD5" w:rsidP="00354FD5">
      <w:pPr>
        <w:pStyle w:val="Odsekzoznamu"/>
        <w:rPr>
          <w:rFonts w:ascii="Times New Roman" w:hAnsi="Times New Roman" w:cs="Times New Roman"/>
        </w:rPr>
      </w:pPr>
      <w:r w:rsidRPr="00354FD5">
        <w:rPr>
          <w:rFonts w:ascii="Times New Roman" w:hAnsi="Times New Roman" w:cs="Times New Roman"/>
        </w:rPr>
        <w:t>Úrad Košického samosprávneho kraja</w:t>
      </w:r>
    </w:p>
    <w:p w14:paraId="7EF6426C" w14:textId="00A0DB81" w:rsidR="00354FD5" w:rsidRPr="00354FD5" w:rsidRDefault="00354FD5" w:rsidP="00354FD5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Pr="00354FD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Námestie Maratónu Mieru 1, </w:t>
      </w:r>
      <w:r w:rsidRPr="00354FD5">
        <w:rPr>
          <w:rFonts w:ascii="Times New Roman" w:hAnsi="Times New Roman" w:cs="Times New Roman"/>
        </w:rPr>
        <w:t>Košice</w:t>
      </w:r>
    </w:p>
    <w:p w14:paraId="4CA02D8C" w14:textId="3395B499" w:rsidR="00354FD5" w:rsidRDefault="00354FD5" w:rsidP="00354FD5">
      <w:pPr>
        <w:pStyle w:val="Odsekzoznamu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E533E9">
        <w:rPr>
          <w:rFonts w:ascii="Times New Roman" w:hAnsi="Times New Roman" w:cs="Times New Roman"/>
        </w:rPr>
        <w:t>35 541 016</w:t>
      </w:r>
    </w:p>
    <w:p w14:paraId="1496BD2D" w14:textId="56C487F2" w:rsidR="00354FD5" w:rsidRPr="00354FD5" w:rsidRDefault="00354FD5" w:rsidP="00354FD5">
      <w:pPr>
        <w:pStyle w:val="Odsekzoznamu"/>
        <w:rPr>
          <w:rFonts w:ascii="Times New Roman" w:hAnsi="Times New Roman" w:cs="Times New Roman"/>
        </w:rPr>
      </w:pPr>
      <w:r w:rsidRPr="00354FD5">
        <w:rPr>
          <w:rFonts w:ascii="Times New Roman" w:hAnsi="Times New Roman" w:cs="Times New Roman"/>
        </w:rPr>
        <w:t>Úrad Nitrianskeho samosprávneho kraja</w:t>
      </w:r>
    </w:p>
    <w:p w14:paraId="581E8FB5" w14:textId="762FEDD5" w:rsidR="00354FD5" w:rsidRPr="00354FD5" w:rsidRDefault="00354FD5" w:rsidP="00354FD5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Pr="00354FD5">
        <w:rPr>
          <w:rFonts w:ascii="Times New Roman" w:hAnsi="Times New Roman" w:cs="Times New Roman"/>
        </w:rPr>
        <w:t xml:space="preserve"> Kupecká ul. 3</w:t>
      </w:r>
      <w:r>
        <w:rPr>
          <w:rFonts w:ascii="Times New Roman" w:hAnsi="Times New Roman" w:cs="Times New Roman"/>
        </w:rPr>
        <w:t xml:space="preserve">, </w:t>
      </w:r>
      <w:r w:rsidRPr="00354FD5">
        <w:rPr>
          <w:rFonts w:ascii="Times New Roman" w:hAnsi="Times New Roman" w:cs="Times New Roman"/>
        </w:rPr>
        <w:t>949 01 Nitra</w:t>
      </w:r>
    </w:p>
    <w:p w14:paraId="2E8DC48B" w14:textId="3E5E0766" w:rsidR="00354FD5" w:rsidRDefault="00354FD5" w:rsidP="00354FD5">
      <w:pPr>
        <w:pStyle w:val="Odsekzoznamu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E533E9">
        <w:rPr>
          <w:rFonts w:ascii="Times New Roman" w:hAnsi="Times New Roman" w:cs="Times New Roman"/>
        </w:rPr>
        <w:t>37 861 298</w:t>
      </w:r>
    </w:p>
    <w:p w14:paraId="3FD08735" w14:textId="530CD680" w:rsidR="00354FD5" w:rsidRPr="00354FD5" w:rsidRDefault="00354FD5" w:rsidP="00354FD5">
      <w:pPr>
        <w:pStyle w:val="Odsekzoznamu"/>
        <w:rPr>
          <w:rFonts w:ascii="Times New Roman" w:hAnsi="Times New Roman" w:cs="Times New Roman"/>
        </w:rPr>
      </w:pPr>
      <w:r w:rsidRPr="00354FD5">
        <w:rPr>
          <w:rFonts w:ascii="Times New Roman" w:hAnsi="Times New Roman" w:cs="Times New Roman"/>
        </w:rPr>
        <w:t>Úrad Trenčianskeho samosprávneho kraja</w:t>
      </w:r>
    </w:p>
    <w:p w14:paraId="3E1E32AC" w14:textId="09BCB584" w:rsidR="00354FD5" w:rsidRPr="00354FD5" w:rsidRDefault="00354FD5" w:rsidP="00354FD5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Pr="00354FD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K dolnej stanici 7282/20A, </w:t>
      </w:r>
      <w:r w:rsidRPr="00354FD5">
        <w:rPr>
          <w:rFonts w:ascii="Times New Roman" w:hAnsi="Times New Roman" w:cs="Times New Roman"/>
        </w:rPr>
        <w:t>911 01 Trenčín</w:t>
      </w:r>
    </w:p>
    <w:p w14:paraId="4A77C4DF" w14:textId="71A649FA" w:rsidR="00354FD5" w:rsidRDefault="00354FD5" w:rsidP="00354FD5">
      <w:pPr>
        <w:pStyle w:val="Odsekzoznamu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E533E9">
        <w:rPr>
          <w:rFonts w:ascii="Times New Roman" w:hAnsi="Times New Roman" w:cs="Times New Roman"/>
        </w:rPr>
        <w:t>36 126 624</w:t>
      </w:r>
    </w:p>
    <w:p w14:paraId="42456CE1" w14:textId="6FDBC3EF" w:rsidR="00354FD5" w:rsidRPr="00354FD5" w:rsidRDefault="00354FD5" w:rsidP="00354FD5">
      <w:pPr>
        <w:pStyle w:val="Odsekzoznamu"/>
        <w:rPr>
          <w:rFonts w:ascii="Times New Roman" w:hAnsi="Times New Roman" w:cs="Times New Roman"/>
        </w:rPr>
      </w:pPr>
      <w:r w:rsidRPr="00354FD5">
        <w:rPr>
          <w:rFonts w:ascii="Times New Roman" w:hAnsi="Times New Roman" w:cs="Times New Roman"/>
        </w:rPr>
        <w:t>Úrad Prešovského samosprávneho kraja </w:t>
      </w:r>
      <w:r w:rsidRPr="00354FD5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Sídlo:</w:t>
      </w:r>
      <w:r w:rsidRPr="00354FD5">
        <w:rPr>
          <w:rFonts w:ascii="Times New Roman" w:hAnsi="Times New Roman" w:cs="Times New Roman"/>
        </w:rPr>
        <w:t xml:space="preserve"> Námestie mieru 2</w:t>
      </w:r>
      <w:r>
        <w:rPr>
          <w:rFonts w:ascii="Times New Roman" w:hAnsi="Times New Roman" w:cs="Times New Roman"/>
        </w:rPr>
        <w:t xml:space="preserve">, </w:t>
      </w:r>
      <w:r w:rsidRPr="00354FD5">
        <w:rPr>
          <w:rFonts w:ascii="Times New Roman" w:hAnsi="Times New Roman" w:cs="Times New Roman"/>
        </w:rPr>
        <w:t>080 01 Prešov</w:t>
      </w:r>
    </w:p>
    <w:p w14:paraId="7DFCA7FF" w14:textId="049CF1BF" w:rsidR="00354FD5" w:rsidRDefault="00354FD5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E533E9">
        <w:rPr>
          <w:rFonts w:ascii="Times New Roman" w:hAnsi="Times New Roman" w:cs="Times New Roman"/>
        </w:rPr>
        <w:t>37 870</w:t>
      </w:r>
      <w:r w:rsidR="002C697C">
        <w:rPr>
          <w:rFonts w:ascii="Times New Roman" w:hAnsi="Times New Roman" w:cs="Times New Roman"/>
        </w:rPr>
        <w:t> </w:t>
      </w:r>
      <w:r w:rsidR="00E533E9">
        <w:rPr>
          <w:rFonts w:ascii="Times New Roman" w:hAnsi="Times New Roman" w:cs="Times New Roman"/>
        </w:rPr>
        <w:t>475</w:t>
      </w:r>
    </w:p>
    <w:p w14:paraId="1B1C30E4" w14:textId="77777777" w:rsidR="002C697C" w:rsidRDefault="002C697C" w:rsidP="003C2C0A">
      <w:pPr>
        <w:rPr>
          <w:rFonts w:ascii="Times New Roman" w:hAnsi="Times New Roman" w:cs="Times New Roman"/>
          <w:b/>
        </w:rPr>
      </w:pPr>
    </w:p>
    <w:p w14:paraId="04E47609" w14:textId="2C963FD9" w:rsidR="003C2C0A" w:rsidRPr="00C65CE3" w:rsidRDefault="003C2C0A" w:rsidP="003C2C0A">
      <w:pPr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  <w:b/>
        </w:rPr>
        <w:lastRenderedPageBreak/>
        <w:t>Poučenie:</w:t>
      </w:r>
    </w:p>
    <w:p w14:paraId="4B90F9E1" w14:textId="155F3F52" w:rsidR="003C2C0A" w:rsidRPr="003C2C0A" w:rsidRDefault="003C2C0A" w:rsidP="00C65CE3">
      <w:pPr>
        <w:jc w:val="both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</w:rPr>
        <w:t>Osobné údaje sú spracovávané v zmysle § 47 zákona č. 292/2014</w:t>
      </w:r>
      <w:r w:rsidR="00A77A73">
        <w:rPr>
          <w:rFonts w:ascii="Times New Roman" w:hAnsi="Times New Roman" w:cs="Times New Roman"/>
        </w:rPr>
        <w:t xml:space="preserve">  Z.</w:t>
      </w:r>
      <w:r w:rsidR="00BE7F8D">
        <w:rPr>
          <w:rFonts w:ascii="Times New Roman" w:hAnsi="Times New Roman" w:cs="Times New Roman"/>
        </w:rPr>
        <w:t xml:space="preserve"> </w:t>
      </w:r>
      <w:r w:rsidR="00A77A73">
        <w:rPr>
          <w:rFonts w:ascii="Times New Roman" w:hAnsi="Times New Roman" w:cs="Times New Roman"/>
        </w:rPr>
        <w:t>z.</w:t>
      </w:r>
      <w:r w:rsidRPr="003C2C0A">
        <w:rPr>
          <w:rFonts w:ascii="Times New Roman" w:hAnsi="Times New Roman" w:cs="Times New Roman"/>
        </w:rPr>
        <w:t xml:space="preserve"> o príspevku poskytovanom z európskych štrukturálnych a investičných fondov a o zmene a doplnení niektorých zákonov</w:t>
      </w:r>
      <w:r w:rsidR="00BE7F8D">
        <w:rPr>
          <w:rFonts w:ascii="Times New Roman" w:hAnsi="Times New Roman" w:cs="Times New Roman"/>
        </w:rPr>
        <w:t xml:space="preserve"> v znení neskorších predpisov</w:t>
      </w:r>
      <w:r w:rsidRPr="003C2C0A">
        <w:rPr>
          <w:rFonts w:ascii="Times New Roman" w:hAnsi="Times New Roman" w:cs="Times New Roman"/>
        </w:rPr>
        <w:t>.</w:t>
      </w:r>
    </w:p>
    <w:p w14:paraId="13CF18F0" w14:textId="58BC164C" w:rsidR="003C2C0A" w:rsidRPr="003C2C0A" w:rsidRDefault="008C474B" w:rsidP="00C65CE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3C2C0A">
        <w:rPr>
          <w:rFonts w:ascii="Times New Roman" w:hAnsi="Times New Roman" w:cs="Times New Roman"/>
        </w:rPr>
        <w:t xml:space="preserve"> z registra trestov</w:t>
      </w:r>
      <w:r>
        <w:rPr>
          <w:rFonts w:ascii="Times New Roman" w:hAnsi="Times New Roman" w:cs="Times New Roman"/>
        </w:rPr>
        <w:t xml:space="preserve"> za účelom overenia splnenia podmienky poskytnutia</w:t>
      </w:r>
      <w:r w:rsidRPr="008C474B">
        <w:t xml:space="preserve"> </w:t>
      </w:r>
      <w:r w:rsidRPr="008C474B">
        <w:rPr>
          <w:rFonts w:ascii="Times New Roman" w:hAnsi="Times New Roman" w:cs="Times New Roman"/>
        </w:rPr>
        <w:t>nenávratného finančného  príspevku z európskych štrukturálnych a investičných fondov v programovom období 2014-2020</w:t>
      </w:r>
      <w:r>
        <w:rPr>
          <w:rFonts w:ascii="Times New Roman" w:hAnsi="Times New Roman" w:cs="Times New Roman"/>
        </w:rPr>
        <w:t xml:space="preserve"> prostredníctvom informačného systému.</w:t>
      </w:r>
      <w:r w:rsidR="003C2C0A" w:rsidRPr="003C2C0A">
        <w:rPr>
          <w:rFonts w:ascii="Times New Roman" w:hAnsi="Times New Roman" w:cs="Times New Roman"/>
        </w:rPr>
        <w:t xml:space="preserve"> </w:t>
      </w:r>
    </w:p>
    <w:p w14:paraId="0AFC6DC2" w14:textId="5512E60A" w:rsidR="003C2C0A" w:rsidRPr="003C2C0A" w:rsidRDefault="008C474B" w:rsidP="00C65CE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Osoba udeľujúca súhlas</w:t>
      </w:r>
      <w:r w:rsidR="003C2C0A" w:rsidRPr="003C2C0A">
        <w:rPr>
          <w:rFonts w:ascii="Times New Roman" w:hAnsi="Times New Roman" w:cs="Times New Roman"/>
        </w:rPr>
        <w:t xml:space="preserve"> berie na v</w:t>
      </w:r>
      <w:r>
        <w:rPr>
          <w:rFonts w:ascii="Times New Roman" w:hAnsi="Times New Roman" w:cs="Times New Roman"/>
        </w:rPr>
        <w:t>edomie, že pokiaľ udelenie súhlasu nebude vyplnené úplne a správne</w:t>
      </w:r>
      <w:r w:rsidR="003C2C0A" w:rsidRPr="003C2C0A">
        <w:rPr>
          <w:rFonts w:ascii="Times New Roman" w:hAnsi="Times New Roman" w:cs="Times New Roman"/>
        </w:rPr>
        <w:t xml:space="preserve"> nebude možné získať výpis z registra trestov integračnou akciou, čo môže mať dopad na splnenie podmienky poskytnutia príspevku.</w:t>
      </w:r>
    </w:p>
    <w:p w14:paraId="7AC81289" w14:textId="44DCF517" w:rsidR="003C2C0A" w:rsidRDefault="003C2C0A" w:rsidP="00C65CE3">
      <w:pPr>
        <w:jc w:val="both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</w:rPr>
        <w:t>Pokiaľ dôjde k odvolaniu t</w:t>
      </w:r>
      <w:r w:rsidR="008C474B">
        <w:rPr>
          <w:rFonts w:ascii="Times New Roman" w:hAnsi="Times New Roman" w:cs="Times New Roman"/>
        </w:rPr>
        <w:t>ohto súhlasu</w:t>
      </w:r>
      <w:r w:rsidR="00E07980">
        <w:rPr>
          <w:rFonts w:ascii="Times New Roman" w:hAnsi="Times New Roman" w:cs="Times New Roman"/>
        </w:rPr>
        <w:t>,</w:t>
      </w:r>
      <w:r w:rsidR="008C474B">
        <w:rPr>
          <w:rFonts w:ascii="Times New Roman" w:hAnsi="Times New Roman" w:cs="Times New Roman"/>
        </w:rPr>
        <w:t xml:space="preserve"> </w:t>
      </w:r>
      <w:r w:rsidRPr="003C2C0A">
        <w:rPr>
          <w:rFonts w:ascii="Times New Roman" w:hAnsi="Times New Roman" w:cs="Times New Roman"/>
        </w:rPr>
        <w:t>nebude možné získať výpis z registra trestov integračnou akciou, čo môže mať dopad na splnenie podmienky poskytnutia príspevku.</w:t>
      </w:r>
    </w:p>
    <w:p w14:paraId="7A60BE2A" w14:textId="77777777" w:rsidR="003C2C0A" w:rsidRDefault="003C2C0A" w:rsidP="004740C3">
      <w:pPr>
        <w:rPr>
          <w:rFonts w:ascii="Times New Roman" w:hAnsi="Times New Roman" w:cs="Times New Roman"/>
        </w:rPr>
      </w:pPr>
    </w:p>
    <w:p w14:paraId="3590C324" w14:textId="21B9FEA5" w:rsidR="00BE7F8D" w:rsidRDefault="00BE7F8D" w:rsidP="00BE7F8D">
      <w:pPr>
        <w:rPr>
          <w:rFonts w:ascii="Times New Roman" w:hAnsi="Times New Roman" w:cs="Times New Roman"/>
        </w:rPr>
      </w:pPr>
      <w:r w:rsidRPr="00D56C07">
        <w:rPr>
          <w:rFonts w:ascii="Times New Roman" w:hAnsi="Times New Roman" w:cs="Times New Roman"/>
          <w:b/>
        </w:rPr>
        <w:t>Meno Priezvisko</w:t>
      </w:r>
      <w:r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</w:rPr>
        <w:t>Dátum:</w:t>
      </w:r>
    </w:p>
    <w:p w14:paraId="02F942AC" w14:textId="4EA4FD50" w:rsidR="00C01504" w:rsidRPr="007204B7" w:rsidRDefault="00BE7F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4740C3" w:rsidRPr="007204B7">
        <w:rPr>
          <w:rFonts w:ascii="Times New Roman" w:hAnsi="Times New Roman" w:cs="Times New Roman"/>
        </w:rPr>
        <w:t xml:space="preserve">odpis </w:t>
      </w:r>
      <w:r w:rsidR="003C2C0A">
        <w:rPr>
          <w:rFonts w:ascii="Times New Roman" w:hAnsi="Times New Roman" w:cs="Times New Roman"/>
        </w:rPr>
        <w:t>fyzickej osoby udeľujúcej súhlas</w:t>
      </w:r>
      <w:r w:rsidR="004740C3" w:rsidRPr="007204B7">
        <w:rPr>
          <w:rFonts w:ascii="Times New Roman" w:hAnsi="Times New Roman" w:cs="Times New Roman"/>
        </w:rPr>
        <w:t>:</w:t>
      </w:r>
    </w:p>
    <w:sectPr w:rsidR="00C01504" w:rsidRPr="007204B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ADEDA4" w14:textId="77777777" w:rsidR="008438B7" w:rsidRDefault="008438B7" w:rsidP="00BE7F8D">
      <w:pPr>
        <w:spacing w:after="0" w:line="240" w:lineRule="auto"/>
      </w:pPr>
      <w:r>
        <w:separator/>
      </w:r>
    </w:p>
  </w:endnote>
  <w:endnote w:type="continuationSeparator" w:id="0">
    <w:p w14:paraId="56C4D00B" w14:textId="77777777" w:rsidR="008438B7" w:rsidRDefault="008438B7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138132A5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5FE1">
          <w:rPr>
            <w:noProof/>
          </w:rPr>
          <w:t>1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E98296" w14:textId="77777777" w:rsidR="008438B7" w:rsidRDefault="008438B7" w:rsidP="00BE7F8D">
      <w:pPr>
        <w:spacing w:after="0" w:line="240" w:lineRule="auto"/>
      </w:pPr>
      <w:r>
        <w:separator/>
      </w:r>
    </w:p>
  </w:footnote>
  <w:footnote w:type="continuationSeparator" w:id="0">
    <w:p w14:paraId="023161A7" w14:textId="77777777" w:rsidR="008438B7" w:rsidRDefault="008438B7" w:rsidP="00BE7F8D">
      <w:pPr>
        <w:spacing w:after="0" w:line="240" w:lineRule="auto"/>
      </w:pPr>
      <w:r>
        <w:continuationSeparator/>
      </w:r>
    </w:p>
  </w:footnote>
  <w:footnote w:id="1">
    <w:p w14:paraId="27E0ED0C" w14:textId="7699E862" w:rsidR="00E533E9" w:rsidRDefault="00E533E9">
      <w:pPr>
        <w:pStyle w:val="Textpoznmkypodiarou"/>
      </w:pPr>
      <w:r>
        <w:rPr>
          <w:rStyle w:val="Odkaznapoznmkupodiarou"/>
        </w:rPr>
        <w:footnoteRef/>
      </w:r>
      <w:r>
        <w:t xml:space="preserve"> Žiadateľ ponechá príslušný sprostredkovateľsky orgán.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9F2EB" w14:textId="140BE513" w:rsidR="00BF7B55" w:rsidRDefault="00BF7B55" w:rsidP="00BF7B55">
    <w:pPr>
      <w:pStyle w:val="Hlavika"/>
      <w:jc w:val="center"/>
    </w:pPr>
    <w:r>
      <w:rPr>
        <w:noProof/>
        <w:lang w:eastAsia="sk-SK"/>
      </w:rPr>
      <w:drawing>
        <wp:anchor distT="0" distB="0" distL="114300" distR="114300" simplePos="0" relativeHeight="251655680" behindDoc="1" locked="0" layoutInCell="1" allowOverlap="1" wp14:anchorId="694A1C63" wp14:editId="3EC7DA3B">
          <wp:simplePos x="0" y="0"/>
          <wp:positionH relativeFrom="column">
            <wp:posOffset>4404995</wp:posOffset>
          </wp:positionH>
          <wp:positionV relativeFrom="paragraph">
            <wp:posOffset>102235</wp:posOffset>
          </wp:positionV>
          <wp:extent cx="1734185" cy="533400"/>
          <wp:effectExtent l="0" t="0" r="0" b="0"/>
          <wp:wrapTight wrapText="bothSides">
            <wp:wrapPolygon edited="0">
              <wp:start x="0" y="0"/>
              <wp:lineTo x="0" y="20829"/>
              <wp:lineTo x="21355" y="20829"/>
              <wp:lineTo x="21355" y="0"/>
              <wp:lineTo x="0" y="0"/>
            </wp:wrapPolygon>
          </wp:wrapTight>
          <wp:docPr id="5" name="Obrázok 5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418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56704" behindDoc="1" locked="0" layoutInCell="1" allowOverlap="1" wp14:anchorId="5B2FE89E" wp14:editId="13FE6DC3">
          <wp:simplePos x="0" y="0"/>
          <wp:positionH relativeFrom="column">
            <wp:posOffset>-43180</wp:posOffset>
          </wp:positionH>
          <wp:positionV relativeFrom="paragraph">
            <wp:posOffset>-59690</wp:posOffset>
          </wp:positionV>
          <wp:extent cx="800100" cy="695325"/>
          <wp:effectExtent l="0" t="0" r="0" b="9525"/>
          <wp:wrapTight wrapText="bothSides">
            <wp:wrapPolygon edited="0">
              <wp:start x="2571" y="0"/>
              <wp:lineTo x="2571" y="9468"/>
              <wp:lineTo x="0" y="15386"/>
              <wp:lineTo x="0" y="17162"/>
              <wp:lineTo x="1029" y="19529"/>
              <wp:lineTo x="4114" y="21304"/>
              <wp:lineTo x="5143" y="21304"/>
              <wp:lineTo x="15943" y="21304"/>
              <wp:lineTo x="20057" y="19529"/>
              <wp:lineTo x="21086" y="17753"/>
              <wp:lineTo x="21086" y="15386"/>
              <wp:lineTo x="18514" y="9468"/>
              <wp:lineTo x="18000" y="0"/>
              <wp:lineTo x="2571" y="0"/>
            </wp:wrapPolygon>
          </wp:wrapTight>
          <wp:docPr id="4" name="Obrázok 4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inline distT="0" distB="0" distL="0" distR="0" wp14:anchorId="57FBC964" wp14:editId="753FA3D0">
          <wp:extent cx="2403475" cy="637540"/>
          <wp:effectExtent l="0" t="0" r="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3475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trackRevisions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0C3"/>
    <w:rsid w:val="000F4757"/>
    <w:rsid w:val="000F4D0F"/>
    <w:rsid w:val="001C7C20"/>
    <w:rsid w:val="001D2205"/>
    <w:rsid w:val="00226592"/>
    <w:rsid w:val="00235565"/>
    <w:rsid w:val="00261B71"/>
    <w:rsid w:val="002822CD"/>
    <w:rsid w:val="0028471E"/>
    <w:rsid w:val="002A42D6"/>
    <w:rsid w:val="002C697C"/>
    <w:rsid w:val="002C704D"/>
    <w:rsid w:val="002D331B"/>
    <w:rsid w:val="002F6A41"/>
    <w:rsid w:val="00354FD5"/>
    <w:rsid w:val="003554A0"/>
    <w:rsid w:val="00387931"/>
    <w:rsid w:val="003A4207"/>
    <w:rsid w:val="003C0316"/>
    <w:rsid w:val="003C2C0A"/>
    <w:rsid w:val="003D285B"/>
    <w:rsid w:val="003F194D"/>
    <w:rsid w:val="004239D7"/>
    <w:rsid w:val="0043382B"/>
    <w:rsid w:val="004740C3"/>
    <w:rsid w:val="004D7CA4"/>
    <w:rsid w:val="005600AB"/>
    <w:rsid w:val="005705B4"/>
    <w:rsid w:val="005A141C"/>
    <w:rsid w:val="0065091C"/>
    <w:rsid w:val="006800DB"/>
    <w:rsid w:val="006D1A9A"/>
    <w:rsid w:val="006E1023"/>
    <w:rsid w:val="00713C7B"/>
    <w:rsid w:val="007204B7"/>
    <w:rsid w:val="00794CCF"/>
    <w:rsid w:val="00794F93"/>
    <w:rsid w:val="008438B7"/>
    <w:rsid w:val="00845569"/>
    <w:rsid w:val="008C474B"/>
    <w:rsid w:val="008D7349"/>
    <w:rsid w:val="0092089E"/>
    <w:rsid w:val="00980500"/>
    <w:rsid w:val="00982F35"/>
    <w:rsid w:val="009F51CA"/>
    <w:rsid w:val="00A77A73"/>
    <w:rsid w:val="00B01C4C"/>
    <w:rsid w:val="00B23E2C"/>
    <w:rsid w:val="00BC24F7"/>
    <w:rsid w:val="00BE7F8D"/>
    <w:rsid w:val="00BF7B55"/>
    <w:rsid w:val="00C01504"/>
    <w:rsid w:val="00C244A5"/>
    <w:rsid w:val="00C361D8"/>
    <w:rsid w:val="00C54BDF"/>
    <w:rsid w:val="00C65CE3"/>
    <w:rsid w:val="00C761A6"/>
    <w:rsid w:val="00CC052E"/>
    <w:rsid w:val="00CC6DCF"/>
    <w:rsid w:val="00D65FE1"/>
    <w:rsid w:val="00D94A7D"/>
    <w:rsid w:val="00DA48F3"/>
    <w:rsid w:val="00DA52EF"/>
    <w:rsid w:val="00E07429"/>
    <w:rsid w:val="00E07980"/>
    <w:rsid w:val="00E533E9"/>
    <w:rsid w:val="00E64ACC"/>
    <w:rsid w:val="00E74B6A"/>
    <w:rsid w:val="00EC33AD"/>
    <w:rsid w:val="00EF7CD8"/>
    <w:rsid w:val="00F00763"/>
    <w:rsid w:val="00F26416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533E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533E9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533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4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F52FCD-1F0C-45EF-8080-958D87457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2018-12-18T09:21:00Z</dcterms:created>
  <dcterms:modified xsi:type="dcterms:W3CDTF">2021-06-14T08:02:00Z</dcterms:modified>
</cp:coreProperties>
</file>